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some-nested-lists"/>
      <w:r>
        <w:t xml:space="preserve">Some nested lists</w:t>
      </w:r>
      <w:bookmarkEnd w:id="20"/>
    </w:p>
    <w:p>
      <w:pPr>
        <w:numPr>
          <w:numId w:val="1001"/>
          <w:ilvl w:val="0"/>
        </w:numPr>
      </w:pPr>
      <w:r>
        <w:t xml:space="preserve">one</w:t>
      </w:r>
    </w:p>
    <w:p>
      <w:pPr>
        <w:numPr>
          <w:numId w:val="1001"/>
          <w:ilvl w:val="0"/>
        </w:numPr>
      </w:pPr>
      <w:r>
        <w:t xml:space="preserve">two</w:t>
      </w:r>
    </w:p>
    <w:p>
      <w:pPr>
        <w:numPr>
          <w:numId w:val="1002"/>
          <w:ilvl w:val="1"/>
        </w:numPr>
      </w:pPr>
      <w:r>
        <w:t xml:space="preserve">a</w:t>
      </w:r>
    </w:p>
    <w:p>
      <w:pPr>
        <w:numPr>
          <w:numId w:val="1002"/>
          <w:ilvl w:val="1"/>
        </w:numPr>
      </w:pPr>
      <w:r>
        <w:t xml:space="preserve">b</w:t>
      </w:r>
    </w:p>
    <w:p>
      <w:pPr>
        <w:numPr>
          <w:numId w:val="1003"/>
          <w:ilvl w:val="0"/>
        </w:numPr>
      </w:pPr>
      <w:r>
        <w:t xml:space="preserve">one</w:t>
      </w:r>
    </w:p>
    <w:p>
      <w:pPr>
        <w:numPr>
          <w:numId w:val="1003"/>
          <w:ilvl w:val="0"/>
        </w:numPr>
      </w:pPr>
      <w:r>
        <w:t xml:space="preserve">two</w:t>
      </w:r>
    </w:p>
    <w:p>
      <w:pPr>
        <w:numPr>
          <w:numId w:val="1004"/>
          <w:ilvl w:val="1"/>
        </w:numPr>
      </w:pPr>
      <w:r>
        <w:t xml:space="preserve">three</w:t>
      </w:r>
    </w:p>
    <w:p>
      <w:pPr>
        <w:numPr>
          <w:numId w:val="1005"/>
          <w:ilvl w:val="2"/>
        </w:numPr>
      </w:pPr>
      <w:r>
        <w:t xml:space="preserve">four</w:t>
      </w:r>
    </w:p>
    <w:p>
      <w:pPr>
        <w:numPr>
          <w:numId w:val="1000"/>
          <w:ilvl w:val="2"/>
        </w:numPr>
      </w:pPr>
      <w:r>
        <w:t xml:space="preserve">Sub paragraph</w:t>
      </w:r>
    </w:p>
    <w:p>
      <w:pPr>
        <w:numPr>
          <w:numId w:val="1003"/>
          <w:ilvl w:val="0"/>
        </w:numPr>
      </w:pPr>
      <w:r>
        <w:t xml:space="preserve">Same list</w:t>
      </w:r>
    </w:p>
    <w:p>
      <w:pPr>
        <w:numPr>
          <w:numId w:val="1006"/>
          <w:ilvl w:val="0"/>
        </w:numPr>
      </w:pPr>
      <w:r>
        <w:t xml:space="preserve">Different list adjacent to the one above.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701">
    <w:nsid w:val="71315dca"/>
    <w:multiLevelType w:val="multilevel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lowerLetter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47261bad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